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 Yasser Ahmmad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NY,NY</w:t>
      </w:r>
      <w:sdt>
        <w:sdtPr>
          <w:tag w:val="goog_rdk_0"/>
        </w:sdtPr>
        <w:sdtContent>
          <w:ins w:author="Yasser Ahmmad" w:id="0" w:date="2024-04-19T19:14:25Z"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10018</w:t>
            </w:r>
          </w:ins>
        </w:sdtContent>
      </w:sdt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| 917-993-0204 | Yasser9065@gmail.com 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Linkedln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11.440048217773438" w:firstLine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Education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1134"/>
          <w:tab w:val="right" w:leader="none" w:pos="10800"/>
        </w:tabs>
        <w:spacing w:line="240" w:lineRule="auto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COOP Careers - Data Analytics Apprentice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Feb - June 2020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4"/>
        </w:numPr>
        <w:spacing w:line="230.32775402069092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Engaged in a 16-week apprenticeship program, acquiring expertise in data cleaning, transformation, analysis, and visualization using SQL, Python, and Tableau, alongside continuous professional development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4"/>
        </w:numPr>
        <w:spacing w:line="230.32775402069092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200 hours of instruction time with a hands-on mastery of data tools, communication training, networking, and client work with actual companies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4"/>
        </w:numPr>
        <w:spacing w:line="230.32775402069092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highly selective program that admits underemployed college graduates from under resourced &amp; marginalized communities.</w:t>
      </w:r>
    </w:p>
    <w:sdt>
      <w:sdtPr>
        <w:tag w:val="goog_rdk_2"/>
      </w:sdtPr>
      <w:sdtContent>
        <w:p w:rsidR="00000000" w:rsidDel="00000000" w:rsidP="00000000" w:rsidRDefault="00000000" w:rsidRPr="00000000" w14:paraId="0000000A">
          <w:pPr>
            <w:tabs>
              <w:tab w:val="left" w:leader="none" w:pos="1134"/>
              <w:tab w:val="right" w:leader="none" w:pos="10800"/>
            </w:tabs>
            <w:spacing w:line="240" w:lineRule="auto"/>
            <w:rPr>
              <w:rFonts w:ascii="Times New Roman" w:cs="Times New Roman" w:eastAsia="Times New Roman" w:hAnsi="Times New Roman"/>
              <w:rPrChange w:author="Yasser Ahmmad" w:id="1" w:date="2024-04-19T19:14:03Z">
                <w:rPr>
                  <w:rFonts w:ascii="Times New Roman" w:cs="Times New Roman" w:eastAsia="Times New Roman" w:hAnsi="Times New Roman"/>
                  <w:b w:val="1"/>
                </w:rPr>
              </w:rPrChange>
            </w:rPr>
          </w:pPr>
          <w:sdt>
            <w:sdtPr>
              <w:tag w:val="goog_rdk_1"/>
            </w:sdtPr>
            <w:sdtContent>
              <w:r w:rsidDel="00000000" w:rsidR="00000000" w:rsidRPr="00000000">
                <w:rPr>
                  <w:rtl w:val="0"/>
                </w:rPr>
              </w:r>
            </w:sdtContent>
          </w:sdt>
        </w:p>
      </w:sdtContent>
    </w:sdt>
    <w:sdt>
      <w:sdtPr>
        <w:tag w:val="goog_rdk_5"/>
      </w:sdtPr>
      <w:sdtContent>
        <w:p w:rsidR="00000000" w:rsidDel="00000000" w:rsidP="00000000" w:rsidRDefault="00000000" w:rsidRPr="00000000" w14:paraId="0000000B">
          <w:pPr>
            <w:widowControl w:val="0"/>
            <w:spacing w:line="240" w:lineRule="auto"/>
            <w:ind w:left="130" w:firstLine="0"/>
            <w:jc w:val="left"/>
            <w:rPr>
              <w:rFonts w:ascii="Times New Roman" w:cs="Times New Roman" w:eastAsia="Times New Roman" w:hAnsi="Times New Roman"/>
              <w:rPrChange w:author="Yasser Ahmmad" w:id="1" w:date="2024-04-19T19:14:03Z">
                <w:rPr>
                  <w:rFonts w:ascii="Times New Roman" w:cs="Times New Roman" w:eastAsia="Times New Roman" w:hAnsi="Times New Roman"/>
                  <w:b w:val="1"/>
                </w:rPr>
              </w:rPrChange>
            </w:rPr>
          </w:pPr>
          <w:sdt>
            <w:sdtPr>
              <w:tag w:val="goog_rdk_3"/>
            </w:sdtPr>
            <w:sdtContent>
              <w:r w:rsidDel="00000000" w:rsidR="00000000" w:rsidRPr="00000000">
                <w:rPr>
                  <w:rFonts w:ascii="Cambria" w:cs="Cambria" w:eastAsia="Cambria" w:hAnsi="Cambria"/>
                  <w:i w:val="1"/>
                  <w:rtl w:val="0"/>
                  <w:rPrChange w:author="Yasser Ahmmad" w:id="1" w:date="2024-04-19T19:14:03Z">
                    <w:rPr>
                      <w:rFonts w:ascii="Cambria" w:cs="Cambria" w:eastAsia="Cambria" w:hAnsi="Cambria"/>
                      <w:i w:val="1"/>
                    </w:rPr>
                  </w:rPrChange>
                </w:rPr>
                <w:t xml:space="preserve">New York University / CUNY Lehman College, New York, NY</w:t>
              </w:r>
            </w:sdtContent>
          </w:sdt>
          <w:sdt>
            <w:sdtPr>
              <w:tag w:val="goog_rdk_4"/>
            </w:sdtPr>
            <w:sdtContent>
              <w:r w:rsidDel="00000000" w:rsidR="00000000" w:rsidRPr="00000000">
                <w:rPr>
                  <w:rtl w:val="0"/>
                </w:rPr>
              </w:r>
            </w:sdtContent>
          </w:sdt>
        </w:p>
      </w:sdtContent>
    </w:sdt>
    <w:p w:rsidR="00000000" w:rsidDel="00000000" w:rsidP="00000000" w:rsidRDefault="00000000" w:rsidRPr="00000000" w14:paraId="0000000C">
      <w:pPr>
        <w:tabs>
          <w:tab w:val="left" w:leader="none" w:pos="1134"/>
          <w:tab w:val="right" w:leader="none" w:pos="10800"/>
        </w:tabs>
        <w:spacing w:line="240" w:lineRule="auto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BACHELOR OF Administration and Sociology in Urban Planning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ab/>
        <w:t xml:space="preserve">May 2020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ind w:right="-9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       Technical Skills &amp; Certifications 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spacing w:line="24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Certifications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Google Analytics Professional Certificate (Coursera). Cisco Networking- Internet Fundamentals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2"/>
        </w:numPr>
        <w:spacing w:line="24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Programming Languages &amp; Visualization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Python, SQL, Excel (Pivot Table and Vlookup), Tableau 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2"/>
        </w:numPr>
        <w:spacing w:line="240" w:lineRule="auto"/>
        <w:ind w:left="36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Skills: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Microsoft Word, CRM, SAP, Salesforce ERP systems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30.76703548431396" w:lineRule="auto"/>
        <w:ind w:left="720" w:right="49.85107421875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1134"/>
          <w:tab w:val="right" w:leader="none" w:pos="10800"/>
        </w:tabs>
        <w:spacing w:line="240" w:lineRule="auto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Work Experience</w:t>
      </w:r>
    </w:p>
    <w:p w:rsidR="00000000" w:rsidDel="00000000" w:rsidP="00000000" w:rsidRDefault="00000000" w:rsidRPr="00000000" w14:paraId="00000014">
      <w:pPr>
        <w:tabs>
          <w:tab w:val="left" w:leader="none" w:pos="1134"/>
          <w:tab w:val="right" w:leader="none" w:pos="10800"/>
        </w:tabs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APS Plastics &amp; Polymers,</w:t>
        <w:tab/>
        <w:t xml:space="preserve">Manhattan, NY</w:t>
      </w:r>
    </w:p>
    <w:p w:rsidR="00000000" w:rsidDel="00000000" w:rsidP="00000000" w:rsidRDefault="00000000" w:rsidRPr="00000000" w14:paraId="00000015">
      <w:pPr>
        <w:tabs>
          <w:tab w:val="left" w:leader="none" w:pos="1134"/>
          <w:tab w:val="right" w:leader="none" w:pos="10800"/>
        </w:tabs>
        <w:spacing w:line="24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Supply Chain Analyst  / Account Manager</w:t>
        <w:tab/>
        <w:t xml:space="preserve">Feb 2022 – Present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Composed action plans with 3PL  suppliers, vendors to manage 10- 20 railcars and reviewing proprietary data on excel.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Processing, reviewing operational expenses, quotes, along with company on-site of revenue estimating 5-10 million usd. Upholding company data  integrity and internal information.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Within operations reduced downtime of product delivery by 10%, ensuring a smoother workflow  process for the inbound team.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1134"/>
          <w:tab w:val="right" w:leader="none" w:pos="10800"/>
        </w:tabs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</w:r>
    </w:p>
    <w:p w:rsidR="00000000" w:rsidDel="00000000" w:rsidP="00000000" w:rsidRDefault="00000000" w:rsidRPr="00000000" w14:paraId="0000001A">
      <w:pPr>
        <w:tabs>
          <w:tab w:val="left" w:leader="none" w:pos="1134"/>
          <w:tab w:val="right" w:leader="none" w:pos="10800"/>
        </w:tabs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  <w:tab/>
        <w:t xml:space="preserve">Queens, NY</w:t>
      </w:r>
    </w:p>
    <w:p w:rsidR="00000000" w:rsidDel="00000000" w:rsidP="00000000" w:rsidRDefault="00000000" w:rsidRPr="00000000" w14:paraId="0000001B">
      <w:pPr>
        <w:tabs>
          <w:tab w:val="left" w:leader="none" w:pos="1134"/>
          <w:tab w:val="right" w:leader="none" w:pos="10800"/>
        </w:tabs>
        <w:spacing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Spectrum services, Charter Communications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Dec 2020– Feb 2022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ab/>
      </w:r>
    </w:p>
    <w:p w:rsidR="00000000" w:rsidDel="00000000" w:rsidP="00000000" w:rsidRDefault="00000000" w:rsidRPr="00000000" w14:paraId="0000001C">
      <w:pPr>
        <w:tabs>
          <w:tab w:val="left" w:leader="none" w:pos="1134"/>
          <w:tab w:val="right" w:leader="none" w:pos="10800"/>
        </w:tabs>
        <w:spacing w:line="24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IT Desktop Support Specialist</w:t>
        <w:tab/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line="240" w:lineRule="auto"/>
        <w:ind w:left="72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Troubleshooted internet, video, voice issues of 30+/clients/ agents  daily involved in login/ overall quality control.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line="240" w:lineRule="auto"/>
        <w:ind w:left="72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Consistently used industry tools such as Agent OS, CRM, CSG software for network support tickets.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line="240" w:lineRule="auto"/>
        <w:ind w:left="72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Scope to detect and resolve signal strength issues with maps from tap.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line="240" w:lineRule="auto"/>
        <w:ind w:left="720" w:hanging="360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Focused on KPI metrics such as VOC, TRP, Resolutions data to monitor efficiency is resolving technical inquiries.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Front Row Marketing USA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ab/>
        <w:tab/>
        <w:tab/>
        <w:tab/>
        <w:tab/>
        <w:tab/>
        <w:tab/>
        <w:tab/>
        <w:tab/>
        <w:tab/>
        <w:t xml:space="preserve">Manhattan, NY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Marketing Specialist </w:t>
      </w:r>
      <w:r w:rsidDel="00000000" w:rsidR="00000000" w:rsidRPr="00000000">
        <w:rPr>
          <w:rFonts w:ascii="Cambria" w:cs="Cambria" w:eastAsia="Cambria" w:hAnsi="Cambria"/>
          <w:rtl w:val="0"/>
        </w:rPr>
        <w:tab/>
        <w:tab/>
        <w:tab/>
        <w:tab/>
        <w:tab/>
        <w:tab/>
        <w:tab/>
        <w:tab/>
        <w:tab/>
        <w:t xml:space="preserve">                      Feb 2020- Jan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line="240" w:lineRule="auto"/>
        <w:ind w:left="360" w:hanging="360"/>
        <w:rPr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Created and successfully maintained promotional/marketing photos for Target Corporate merchandise events per request via tablet.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line="240" w:lineRule="auto"/>
        <w:ind w:left="360" w:hanging="360"/>
        <w:rPr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Lead  contact for customer or client requests on promotional items. Delivering 15-30 products assertively.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line="240" w:lineRule="auto"/>
        <w:ind w:left="360" w:hanging="360"/>
        <w:rPr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Arranged data and selected high quality advertisements side by side with detailed captions of information on company devices.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069.404296875" w:top="688.125" w:left="712.9599761962891" w:right="687.14477539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mbr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linkedin.com/in/yasser-a-602692153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KGt/c9zOsx2krxiGWFfUrbEp5w==">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